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1CA61" w14:textId="77777777" w:rsidR="00F53108" w:rsidRPr="00F53108" w:rsidRDefault="00F53108" w:rsidP="00F53108">
      <w:pPr>
        <w:tabs>
          <w:tab w:val="left" w:pos="284"/>
        </w:tabs>
        <w:jc w:val="center"/>
        <w:rPr>
          <w:b/>
          <w:sz w:val="20"/>
          <w:szCs w:val="20"/>
        </w:rPr>
      </w:pPr>
      <w:r w:rsidRPr="00F53108">
        <w:rPr>
          <w:b/>
          <w:noProof/>
          <w:sz w:val="20"/>
          <w:szCs w:val="20"/>
        </w:rPr>
        <w:drawing>
          <wp:inline distT="0" distB="0" distL="0" distR="0" wp14:anchorId="476102FD" wp14:editId="6FBC90DA">
            <wp:extent cx="5334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DD8C8" w14:textId="77777777" w:rsidR="00F53108" w:rsidRPr="00F53108" w:rsidRDefault="00F53108" w:rsidP="00F53108">
      <w:pPr>
        <w:ind w:right="43"/>
        <w:jc w:val="center"/>
        <w:rPr>
          <w:b/>
          <w:sz w:val="16"/>
          <w:szCs w:val="16"/>
        </w:rPr>
      </w:pPr>
    </w:p>
    <w:p w14:paraId="21225FED" w14:textId="77777777" w:rsidR="00F53108" w:rsidRPr="00F53108" w:rsidRDefault="00F53108" w:rsidP="00F53108">
      <w:pPr>
        <w:keepNext/>
        <w:jc w:val="center"/>
        <w:outlineLvl w:val="0"/>
        <w:rPr>
          <w:caps/>
        </w:rPr>
      </w:pPr>
      <w:r w:rsidRPr="00F53108">
        <w:rPr>
          <w:caps/>
        </w:rPr>
        <w:t>МАЛИНСЬКА МІСЬКА РАДА</w:t>
      </w:r>
    </w:p>
    <w:p w14:paraId="3EC6D6D2" w14:textId="77777777" w:rsidR="00F53108" w:rsidRPr="00F53108" w:rsidRDefault="00F53108" w:rsidP="00F53108">
      <w:pPr>
        <w:jc w:val="center"/>
      </w:pPr>
      <w:r w:rsidRPr="00F53108">
        <w:t>ЖИТОМИРСЬКОЇ ОБЛАСТІ</w:t>
      </w:r>
    </w:p>
    <w:p w14:paraId="6D2C1A51" w14:textId="77777777" w:rsidR="00F53108" w:rsidRPr="00F53108" w:rsidRDefault="00F53108" w:rsidP="00F53108">
      <w:pPr>
        <w:jc w:val="center"/>
        <w:rPr>
          <w:sz w:val="16"/>
          <w:szCs w:val="16"/>
        </w:rPr>
      </w:pPr>
    </w:p>
    <w:p w14:paraId="4FFA8212" w14:textId="4E4C47EE" w:rsidR="00F53108" w:rsidRPr="00372B51" w:rsidRDefault="009D1ECE" w:rsidP="00F53108">
      <w:pPr>
        <w:keepNext/>
        <w:jc w:val="center"/>
        <w:outlineLvl w:val="0"/>
        <w:rPr>
          <w:b/>
          <w:caps/>
          <w:lang w:val="uk-UA"/>
        </w:rPr>
      </w:pPr>
      <w:r>
        <w:rPr>
          <w:b/>
          <w:caps/>
          <w:sz w:val="48"/>
          <w:szCs w:val="48"/>
          <w:lang w:val="uk-UA"/>
        </w:rPr>
        <w:t xml:space="preserve">           </w:t>
      </w:r>
      <w:r w:rsidR="00372B51">
        <w:rPr>
          <w:b/>
          <w:caps/>
          <w:sz w:val="48"/>
          <w:szCs w:val="48"/>
          <w:lang w:val="uk-UA"/>
        </w:rPr>
        <w:t xml:space="preserve">   </w:t>
      </w:r>
      <w:r>
        <w:rPr>
          <w:b/>
          <w:caps/>
          <w:sz w:val="48"/>
          <w:szCs w:val="48"/>
          <w:lang w:val="uk-UA"/>
        </w:rPr>
        <w:t xml:space="preserve"> </w:t>
      </w:r>
      <w:r w:rsidR="00F53108" w:rsidRPr="00F53108">
        <w:rPr>
          <w:b/>
          <w:caps/>
          <w:sz w:val="48"/>
          <w:szCs w:val="48"/>
        </w:rPr>
        <w:t xml:space="preserve">Р І Ш Е Н </w:t>
      </w:r>
      <w:proofErr w:type="spellStart"/>
      <w:r w:rsidR="00F53108" w:rsidRPr="00F53108">
        <w:rPr>
          <w:b/>
          <w:caps/>
          <w:sz w:val="48"/>
          <w:szCs w:val="48"/>
        </w:rPr>
        <w:t>Н</w:t>
      </w:r>
      <w:proofErr w:type="spellEnd"/>
      <w:r w:rsidR="00F53108" w:rsidRPr="00F53108">
        <w:rPr>
          <w:b/>
          <w:caps/>
          <w:sz w:val="48"/>
          <w:szCs w:val="48"/>
        </w:rPr>
        <w:t xml:space="preserve"> я</w:t>
      </w:r>
      <w:r>
        <w:rPr>
          <w:b/>
          <w:caps/>
          <w:sz w:val="48"/>
          <w:szCs w:val="48"/>
          <w:lang w:val="uk-UA"/>
        </w:rPr>
        <w:t xml:space="preserve">   </w:t>
      </w:r>
      <w:r w:rsidR="00372B51">
        <w:rPr>
          <w:b/>
          <w:caps/>
          <w:sz w:val="48"/>
          <w:szCs w:val="48"/>
          <w:lang w:val="uk-UA"/>
        </w:rPr>
        <w:t xml:space="preserve">     </w:t>
      </w:r>
      <w:r w:rsidRPr="00372B51">
        <w:rPr>
          <w:b/>
          <w:caps/>
          <w:lang w:val="uk-UA"/>
        </w:rPr>
        <w:t>проєкт</w:t>
      </w:r>
    </w:p>
    <w:p w14:paraId="585CD510" w14:textId="77777777" w:rsidR="00F53108" w:rsidRPr="00F53108" w:rsidRDefault="00F53108" w:rsidP="00F53108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7C66AF8F" w14:textId="77777777" w:rsidR="00F53108" w:rsidRPr="00F53108" w:rsidRDefault="00F53108" w:rsidP="00F53108">
      <w:pPr>
        <w:keepNext/>
        <w:jc w:val="center"/>
        <w:outlineLvl w:val="2"/>
        <w:rPr>
          <w:b/>
          <w:caps/>
          <w:sz w:val="28"/>
          <w:szCs w:val="20"/>
        </w:rPr>
      </w:pPr>
      <w:r w:rsidRPr="00F53108">
        <w:rPr>
          <w:b/>
          <w:caps/>
          <w:sz w:val="28"/>
          <w:szCs w:val="20"/>
        </w:rPr>
        <w:t>малинської МІСЬКОЇ ради</w:t>
      </w:r>
    </w:p>
    <w:p w14:paraId="0A69FE9C" w14:textId="77777777" w:rsidR="00F53108" w:rsidRPr="00F53108" w:rsidRDefault="00F53108" w:rsidP="00F53108">
      <w:pPr>
        <w:spacing w:line="480" w:lineRule="auto"/>
        <w:jc w:val="center"/>
        <w:rPr>
          <w:sz w:val="28"/>
        </w:rPr>
      </w:pPr>
      <w:r w:rsidRPr="00F5310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0DFF72" wp14:editId="240D82D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1CC666C2" id="Пряма сполучна лінія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" strokeweight="4.5pt">
                <v:stroke linestyle="thinThick"/>
              </v:line>
            </w:pict>
          </mc:Fallback>
        </mc:AlternateContent>
      </w:r>
      <w:proofErr w:type="gramStart"/>
      <w:r w:rsidRPr="00F53108">
        <w:rPr>
          <w:sz w:val="28"/>
        </w:rPr>
        <w:t>(</w:t>
      </w:r>
      <w:r w:rsidR="009D1ECE">
        <w:rPr>
          <w:sz w:val="28"/>
          <w:lang w:val="uk-UA"/>
        </w:rPr>
        <w:t xml:space="preserve">  </w:t>
      </w:r>
      <w:proofErr w:type="gramEnd"/>
      <w:r w:rsidR="009D1ECE">
        <w:rPr>
          <w:sz w:val="28"/>
          <w:lang w:val="uk-UA"/>
        </w:rPr>
        <w:t xml:space="preserve">           </w:t>
      </w:r>
      <w:r w:rsidRPr="00F53108">
        <w:rPr>
          <w:sz w:val="28"/>
        </w:rPr>
        <w:t xml:space="preserve"> </w:t>
      </w:r>
      <w:proofErr w:type="spellStart"/>
      <w:r w:rsidRPr="00F53108">
        <w:rPr>
          <w:sz w:val="28"/>
        </w:rPr>
        <w:t>сесія</w:t>
      </w:r>
      <w:proofErr w:type="spellEnd"/>
      <w:r w:rsidRPr="00F53108">
        <w:rPr>
          <w:sz w:val="28"/>
        </w:rPr>
        <w:t xml:space="preserve"> восьмого </w:t>
      </w:r>
      <w:proofErr w:type="spellStart"/>
      <w:r w:rsidRPr="00F53108">
        <w:rPr>
          <w:sz w:val="28"/>
        </w:rPr>
        <w:t>скликання</w:t>
      </w:r>
      <w:proofErr w:type="spellEnd"/>
      <w:r w:rsidRPr="00F53108">
        <w:rPr>
          <w:sz w:val="28"/>
        </w:rPr>
        <w:t>)</w:t>
      </w:r>
    </w:p>
    <w:p w14:paraId="1F594B50" w14:textId="77777777" w:rsidR="00F53108" w:rsidRDefault="00F53108" w:rsidP="00F53108">
      <w:pPr>
        <w:jc w:val="both"/>
        <w:rPr>
          <w:sz w:val="28"/>
          <w:lang w:val="uk-UA"/>
        </w:rPr>
      </w:pPr>
      <w:proofErr w:type="spellStart"/>
      <w:r w:rsidRPr="009D1ECE">
        <w:rPr>
          <w:sz w:val="28"/>
        </w:rPr>
        <w:t>від</w:t>
      </w:r>
      <w:proofErr w:type="spellEnd"/>
      <w:r w:rsidRPr="009D1ECE">
        <w:rPr>
          <w:sz w:val="28"/>
        </w:rPr>
        <w:t xml:space="preserve"> </w:t>
      </w:r>
      <w:r w:rsidR="009D1ECE" w:rsidRPr="009D1ECE">
        <w:rPr>
          <w:sz w:val="28"/>
          <w:lang w:val="uk-UA"/>
        </w:rPr>
        <w:t>__________</w:t>
      </w:r>
      <w:r w:rsidR="009D1ECE">
        <w:rPr>
          <w:sz w:val="28"/>
        </w:rPr>
        <w:t>року №</w:t>
      </w:r>
      <w:r w:rsidR="009D1ECE" w:rsidRPr="009D1ECE">
        <w:rPr>
          <w:sz w:val="28"/>
          <w:lang w:val="uk-UA"/>
        </w:rPr>
        <w:t>_______</w:t>
      </w:r>
    </w:p>
    <w:p w14:paraId="29E11364" w14:textId="77777777" w:rsidR="00EA7FB8" w:rsidRPr="00141C50" w:rsidRDefault="00EA7FB8" w:rsidP="00F53108">
      <w:pPr>
        <w:jc w:val="both"/>
        <w:rPr>
          <w:sz w:val="16"/>
          <w:szCs w:val="16"/>
          <w:lang w:val="uk-UA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814"/>
      </w:tblGrid>
      <w:tr w:rsidR="00E850D1" w14:paraId="6DFA80F6" w14:textId="77777777" w:rsidTr="00EA7FB8">
        <w:tc>
          <w:tcPr>
            <w:tcW w:w="4673" w:type="dxa"/>
          </w:tcPr>
          <w:p w14:paraId="16AFC493" w14:textId="5F0D5566" w:rsidR="00E850D1" w:rsidRDefault="00E850D1" w:rsidP="00F53108">
            <w:pPr>
              <w:jc w:val="both"/>
              <w:rPr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</w:t>
            </w:r>
            <w:r w:rsidR="005D4DDC">
              <w:rPr>
                <w:sz w:val="28"/>
                <w:szCs w:val="28"/>
                <w:lang w:val="uk-UA"/>
              </w:rPr>
              <w:t xml:space="preserve">Програми </w:t>
            </w:r>
            <w:r w:rsidRPr="00E850D1">
              <w:rPr>
                <w:sz w:val="28"/>
                <w:szCs w:val="28"/>
                <w:lang w:val="uk-UA"/>
              </w:rPr>
              <w:t xml:space="preserve">забезпечення проведення </w:t>
            </w:r>
            <w:proofErr w:type="spellStart"/>
            <w:r w:rsidRPr="00E850D1">
              <w:rPr>
                <w:sz w:val="28"/>
                <w:szCs w:val="28"/>
              </w:rPr>
              <w:t>протиепізоотичних</w:t>
            </w:r>
            <w:proofErr w:type="spellEnd"/>
            <w:r w:rsidRPr="00E850D1">
              <w:rPr>
                <w:sz w:val="28"/>
                <w:szCs w:val="28"/>
              </w:rPr>
              <w:t xml:space="preserve"> </w:t>
            </w:r>
            <w:proofErr w:type="spellStart"/>
            <w:r w:rsidRPr="00E850D1">
              <w:rPr>
                <w:sz w:val="28"/>
                <w:szCs w:val="28"/>
              </w:rPr>
              <w:t>заходів</w:t>
            </w:r>
            <w:proofErr w:type="spellEnd"/>
            <w:r w:rsidRPr="00E850D1">
              <w:rPr>
                <w:sz w:val="28"/>
                <w:szCs w:val="28"/>
              </w:rPr>
              <w:t xml:space="preserve"> </w:t>
            </w:r>
            <w:r w:rsidRPr="00E850D1">
              <w:rPr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 w:rsidRPr="00E850D1">
              <w:rPr>
                <w:sz w:val="28"/>
                <w:szCs w:val="28"/>
              </w:rPr>
              <w:t>Малинської</w:t>
            </w:r>
            <w:proofErr w:type="spellEnd"/>
            <w:r w:rsidRPr="00E850D1">
              <w:rPr>
                <w:sz w:val="28"/>
                <w:szCs w:val="28"/>
              </w:rPr>
              <w:t xml:space="preserve"> </w:t>
            </w:r>
            <w:proofErr w:type="spellStart"/>
            <w:r w:rsidRPr="00E850D1">
              <w:rPr>
                <w:sz w:val="28"/>
                <w:szCs w:val="28"/>
              </w:rPr>
              <w:t>міської</w:t>
            </w:r>
            <w:proofErr w:type="spellEnd"/>
            <w:r w:rsidRPr="00E850D1">
              <w:rPr>
                <w:sz w:val="28"/>
                <w:szCs w:val="28"/>
              </w:rPr>
              <w:t xml:space="preserve"> </w:t>
            </w:r>
            <w:proofErr w:type="spellStart"/>
            <w:r w:rsidRPr="00E850D1">
              <w:rPr>
                <w:sz w:val="28"/>
                <w:szCs w:val="28"/>
              </w:rPr>
              <w:t>територіальної</w:t>
            </w:r>
            <w:proofErr w:type="spellEnd"/>
            <w:r w:rsidRPr="00E850D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850D1">
              <w:rPr>
                <w:sz w:val="28"/>
                <w:szCs w:val="28"/>
              </w:rPr>
              <w:t>громади</w:t>
            </w:r>
            <w:proofErr w:type="spellEnd"/>
            <w:r w:rsidRPr="00E850D1">
              <w:rPr>
                <w:sz w:val="28"/>
                <w:szCs w:val="28"/>
              </w:rPr>
              <w:t xml:space="preserve"> на 202</w:t>
            </w:r>
            <w:r w:rsidRPr="00E850D1">
              <w:rPr>
                <w:sz w:val="28"/>
                <w:szCs w:val="28"/>
                <w:lang w:val="uk-UA"/>
              </w:rPr>
              <w:t>4</w:t>
            </w:r>
            <w:r w:rsidRPr="00E850D1">
              <w:rPr>
                <w:sz w:val="28"/>
                <w:szCs w:val="28"/>
              </w:rPr>
              <w:t>-20</w:t>
            </w:r>
            <w:r w:rsidRPr="00E850D1">
              <w:rPr>
                <w:sz w:val="28"/>
                <w:szCs w:val="28"/>
                <w:lang w:val="uk-UA"/>
              </w:rPr>
              <w:t>26</w:t>
            </w:r>
            <w:r w:rsidRPr="00E850D1">
              <w:rPr>
                <w:sz w:val="28"/>
                <w:szCs w:val="28"/>
              </w:rPr>
              <w:t xml:space="preserve"> роки</w:t>
            </w:r>
            <w:r w:rsidRPr="00E850D1">
              <w:rPr>
                <w:color w:val="000000"/>
                <w:spacing w:val="-3"/>
                <w:w w:val="103"/>
                <w:sz w:val="28"/>
                <w:szCs w:val="28"/>
              </w:rPr>
              <w:t xml:space="preserve"> </w:t>
            </w:r>
            <w:r w:rsidRPr="00E850D1">
              <w:rPr>
                <w:color w:val="000000"/>
                <w:spacing w:val="-3"/>
                <w:w w:val="103"/>
                <w:sz w:val="28"/>
                <w:szCs w:val="28"/>
                <w:lang w:val="uk-UA"/>
              </w:rPr>
              <w:t>в новій редакції</w:t>
            </w:r>
          </w:p>
        </w:tc>
        <w:tc>
          <w:tcPr>
            <w:tcW w:w="4814" w:type="dxa"/>
          </w:tcPr>
          <w:p w14:paraId="7014EDFA" w14:textId="77777777" w:rsidR="00E850D1" w:rsidRDefault="00E850D1" w:rsidP="00F53108">
            <w:pPr>
              <w:jc w:val="both"/>
              <w:rPr>
                <w:szCs w:val="20"/>
                <w:lang w:val="uk-UA"/>
              </w:rPr>
            </w:pPr>
          </w:p>
        </w:tc>
      </w:tr>
    </w:tbl>
    <w:p w14:paraId="6E0492B5" w14:textId="77777777" w:rsidR="00C137F9" w:rsidRPr="00141C50" w:rsidRDefault="00C137F9" w:rsidP="00C137F9">
      <w:pPr>
        <w:widowControl w:val="0"/>
        <w:jc w:val="both"/>
        <w:rPr>
          <w:sz w:val="16"/>
          <w:szCs w:val="16"/>
          <w:lang w:val="uk-UA"/>
        </w:rPr>
      </w:pPr>
    </w:p>
    <w:p w14:paraId="407D1760" w14:textId="38730539" w:rsidR="00302384" w:rsidRDefault="00C137F9" w:rsidP="00C137F9">
      <w:pPr>
        <w:widowControl w:val="0"/>
        <w:jc w:val="both"/>
        <w:rPr>
          <w:sz w:val="28"/>
          <w:szCs w:val="28"/>
          <w:lang w:val="uk-UA"/>
        </w:rPr>
      </w:pPr>
      <w:r w:rsidRPr="00C137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</w:t>
      </w:r>
      <w:r w:rsidRPr="00C137F9">
        <w:rPr>
          <w:sz w:val="28"/>
          <w:szCs w:val="28"/>
          <w:lang w:val="uk-UA"/>
        </w:rPr>
        <w:t xml:space="preserve">Керуючись </w:t>
      </w:r>
      <w:r w:rsidR="00290F90">
        <w:rPr>
          <w:sz w:val="28"/>
          <w:szCs w:val="28"/>
          <w:lang w:val="uk-UA"/>
        </w:rPr>
        <w:t>пу</w:t>
      </w:r>
      <w:r w:rsidR="00F43FCD">
        <w:rPr>
          <w:sz w:val="28"/>
          <w:szCs w:val="28"/>
          <w:lang w:val="uk-UA"/>
        </w:rPr>
        <w:t xml:space="preserve">нктом 22 </w:t>
      </w:r>
      <w:r w:rsidRPr="00C137F9">
        <w:rPr>
          <w:sz w:val="28"/>
          <w:szCs w:val="28"/>
          <w:lang w:val="uk-UA"/>
        </w:rPr>
        <w:t>статт</w:t>
      </w:r>
      <w:r w:rsidR="00F43FCD">
        <w:rPr>
          <w:sz w:val="28"/>
          <w:szCs w:val="28"/>
          <w:lang w:val="uk-UA"/>
        </w:rPr>
        <w:t>і</w:t>
      </w:r>
      <w:r w:rsidRPr="00C137F9">
        <w:rPr>
          <w:sz w:val="28"/>
          <w:szCs w:val="28"/>
          <w:lang w:val="uk-UA"/>
        </w:rPr>
        <w:t xml:space="preserve"> 26 Закону України «Про місцеве самоврядування в Україні»,</w:t>
      </w:r>
      <w:r w:rsidR="003B4B4C">
        <w:rPr>
          <w:sz w:val="28"/>
          <w:szCs w:val="28"/>
          <w:lang w:val="uk-UA"/>
        </w:rPr>
        <w:t xml:space="preserve"> з метою </w:t>
      </w:r>
      <w:r w:rsidR="003B4B4C" w:rsidRPr="003B4B4C">
        <w:rPr>
          <w:color w:val="000000"/>
          <w:sz w:val="28"/>
          <w:szCs w:val="28"/>
          <w:lang w:val="uk-UA"/>
        </w:rPr>
        <w:t xml:space="preserve">забезпечення епізоотичного благополуччя території Малинської міської територіальної громади, проведення діагностичних досліджень, щеплень і лікувально-профілактичних заходів по профілактиці заразних </w:t>
      </w:r>
      <w:proofErr w:type="spellStart"/>
      <w:r w:rsidR="003B4B4C" w:rsidRPr="003B4B4C">
        <w:rPr>
          <w:color w:val="000000"/>
          <w:sz w:val="28"/>
          <w:szCs w:val="28"/>
          <w:lang w:val="uk-UA"/>
        </w:rPr>
        <w:t>хвороб</w:t>
      </w:r>
      <w:proofErr w:type="spellEnd"/>
      <w:r w:rsidR="003B4B4C" w:rsidRPr="003B4B4C">
        <w:rPr>
          <w:color w:val="000000"/>
          <w:sz w:val="28"/>
          <w:szCs w:val="28"/>
          <w:lang w:val="uk-UA"/>
        </w:rPr>
        <w:t xml:space="preserve"> тварин,</w:t>
      </w:r>
      <w:r w:rsidR="003B4B4C">
        <w:rPr>
          <w:color w:val="000000"/>
          <w:sz w:val="28"/>
          <w:szCs w:val="28"/>
        </w:rPr>
        <w:t> </w:t>
      </w:r>
      <w:r w:rsidR="003B4B4C" w:rsidRPr="003B4B4C">
        <w:rPr>
          <w:color w:val="000000"/>
          <w:sz w:val="28"/>
          <w:szCs w:val="28"/>
          <w:lang w:val="uk-UA"/>
        </w:rPr>
        <w:t xml:space="preserve"> проведення ветеринарно-санітарних робіт та здійснення заходів з локалізації та ліквідації інфекційних та інвазійних </w:t>
      </w:r>
      <w:proofErr w:type="spellStart"/>
      <w:r w:rsidR="003B4B4C" w:rsidRPr="003B4B4C">
        <w:rPr>
          <w:color w:val="000000"/>
          <w:sz w:val="28"/>
          <w:szCs w:val="28"/>
          <w:lang w:val="uk-UA"/>
        </w:rPr>
        <w:t>хвороб</w:t>
      </w:r>
      <w:proofErr w:type="spellEnd"/>
      <w:r w:rsidR="003B4B4C" w:rsidRPr="003B4B4C">
        <w:rPr>
          <w:color w:val="000000"/>
          <w:sz w:val="28"/>
          <w:szCs w:val="28"/>
          <w:lang w:val="uk-UA"/>
        </w:rPr>
        <w:t xml:space="preserve"> тварин у виявлених неблагополучних пунктах</w:t>
      </w:r>
      <w:r w:rsidR="00D717A9">
        <w:rPr>
          <w:color w:val="000000"/>
          <w:sz w:val="28"/>
          <w:szCs w:val="28"/>
          <w:lang w:val="uk-UA"/>
        </w:rPr>
        <w:t xml:space="preserve">, </w:t>
      </w:r>
      <w:r w:rsidR="003B4B4C">
        <w:rPr>
          <w:sz w:val="28"/>
          <w:szCs w:val="28"/>
          <w:lang w:val="uk-UA"/>
        </w:rPr>
        <w:t xml:space="preserve"> </w:t>
      </w:r>
      <w:r w:rsidR="00302384">
        <w:rPr>
          <w:sz w:val="28"/>
          <w:szCs w:val="28"/>
          <w:lang w:val="uk-UA"/>
        </w:rPr>
        <w:t>міська рада</w:t>
      </w:r>
    </w:p>
    <w:p w14:paraId="05981A49" w14:textId="77777777" w:rsidR="00372B51" w:rsidRPr="00141C50" w:rsidRDefault="00372B51" w:rsidP="00C137F9">
      <w:pPr>
        <w:widowControl w:val="0"/>
        <w:jc w:val="both"/>
        <w:rPr>
          <w:sz w:val="16"/>
          <w:szCs w:val="16"/>
          <w:lang w:val="uk-UA"/>
        </w:rPr>
      </w:pPr>
    </w:p>
    <w:p w14:paraId="19F68DD3" w14:textId="77777777" w:rsidR="00302384" w:rsidRDefault="00302384" w:rsidP="00DB1FA6">
      <w:pPr>
        <w:jc w:val="both"/>
        <w:rPr>
          <w:sz w:val="28"/>
          <w:szCs w:val="28"/>
          <w:lang w:val="uk-UA"/>
        </w:rPr>
      </w:pPr>
      <w:r w:rsidRPr="00BD40DB">
        <w:rPr>
          <w:sz w:val="28"/>
          <w:szCs w:val="28"/>
          <w:lang w:val="uk-UA"/>
        </w:rPr>
        <w:t>ВИРІШИЛА:</w:t>
      </w:r>
    </w:p>
    <w:p w14:paraId="25D26A8B" w14:textId="77777777" w:rsidR="00085557" w:rsidRPr="00141C50" w:rsidRDefault="00085557" w:rsidP="00DB1FA6">
      <w:pPr>
        <w:jc w:val="both"/>
        <w:rPr>
          <w:sz w:val="16"/>
          <w:szCs w:val="16"/>
          <w:lang w:val="uk-UA"/>
        </w:rPr>
      </w:pPr>
    </w:p>
    <w:p w14:paraId="2E50CD7A" w14:textId="5CD1AE98" w:rsidR="00085557" w:rsidRPr="004B1677" w:rsidRDefault="00085557" w:rsidP="00085557">
      <w:pPr>
        <w:pStyle w:val="aa"/>
        <w:widowControl w:val="0"/>
        <w:numPr>
          <w:ilvl w:val="0"/>
          <w:numId w:val="9"/>
        </w:numPr>
        <w:jc w:val="both"/>
        <w:rPr>
          <w:lang w:val="uk-UA"/>
        </w:rPr>
      </w:pPr>
      <w:proofErr w:type="spellStart"/>
      <w:r w:rsidRPr="00085557">
        <w:rPr>
          <w:sz w:val="28"/>
          <w:szCs w:val="28"/>
          <w:lang w:val="uk-UA"/>
        </w:rPr>
        <w:t>Затвердити</w:t>
      </w:r>
      <w:r w:rsidRPr="00085557">
        <w:rPr>
          <w:color w:val="FFFFFF" w:themeColor="background1"/>
          <w:sz w:val="28"/>
          <w:szCs w:val="28"/>
          <w:lang w:val="uk-UA"/>
        </w:rPr>
        <w:t>рр</w:t>
      </w:r>
      <w:r w:rsidRPr="00085557">
        <w:rPr>
          <w:sz w:val="28"/>
          <w:szCs w:val="28"/>
          <w:lang w:val="uk-UA"/>
        </w:rPr>
        <w:t>Програму</w:t>
      </w:r>
      <w:proofErr w:type="spellEnd"/>
      <w:r w:rsidRPr="00085557">
        <w:rPr>
          <w:sz w:val="28"/>
          <w:szCs w:val="28"/>
        </w:rPr>
        <w:t> </w:t>
      </w:r>
      <w:proofErr w:type="spellStart"/>
      <w:r w:rsidRPr="00085557">
        <w:rPr>
          <w:color w:val="FFFFFF" w:themeColor="background1"/>
          <w:sz w:val="28"/>
          <w:szCs w:val="28"/>
          <w:lang w:val="uk-UA"/>
        </w:rPr>
        <w:t>оо</w:t>
      </w:r>
      <w:r w:rsidRPr="00085557">
        <w:rPr>
          <w:sz w:val="28"/>
          <w:szCs w:val="28"/>
          <w:lang w:val="uk-UA"/>
        </w:rPr>
        <w:t>забезпечення</w:t>
      </w:r>
      <w:r w:rsidRPr="00085557">
        <w:rPr>
          <w:color w:val="FFFFFF" w:themeColor="background1"/>
          <w:sz w:val="28"/>
          <w:szCs w:val="28"/>
          <w:lang w:val="uk-UA"/>
        </w:rPr>
        <w:t>рр</w:t>
      </w:r>
      <w:r w:rsidRPr="00085557">
        <w:rPr>
          <w:sz w:val="28"/>
          <w:szCs w:val="28"/>
          <w:lang w:val="uk-UA"/>
        </w:rPr>
        <w:t>проведення</w:t>
      </w:r>
      <w:r w:rsidRPr="00085557">
        <w:rPr>
          <w:color w:val="FFFFFF" w:themeColor="background1"/>
          <w:sz w:val="28"/>
          <w:szCs w:val="28"/>
          <w:lang w:val="uk-UA"/>
        </w:rPr>
        <w:t>оо</w:t>
      </w:r>
      <w:r w:rsidRPr="00085557">
        <w:rPr>
          <w:sz w:val="28"/>
          <w:szCs w:val="28"/>
          <w:lang w:val="uk-UA"/>
        </w:rPr>
        <w:t>протиепізоотичних</w:t>
      </w:r>
      <w:proofErr w:type="spellEnd"/>
      <w:r w:rsidRPr="00085557">
        <w:rPr>
          <w:sz w:val="28"/>
          <w:szCs w:val="28"/>
        </w:rPr>
        <w:t> </w:t>
      </w:r>
      <w:r w:rsidRPr="00085557">
        <w:rPr>
          <w:sz w:val="28"/>
          <w:szCs w:val="28"/>
          <w:lang w:val="uk-UA"/>
        </w:rPr>
        <w:t xml:space="preserve">   </w:t>
      </w:r>
      <w:ins w:id="0" w:author="Microsoft Word" w:date="2026-02-05T12:10:00Z">
        <w:r w:rsidRPr="00085557">
          <w:rPr>
            <w:sz w:val="28"/>
            <w:szCs w:val="28"/>
            <w:lang w:val="uk-UA"/>
          </w:rPr>
          <w:t xml:space="preserve"> </w:t>
        </w:r>
      </w:ins>
      <w:r w:rsidRPr="00085557">
        <w:rPr>
          <w:sz w:val="28"/>
          <w:szCs w:val="28"/>
          <w:lang w:val="uk-UA"/>
        </w:rPr>
        <w:t>заходів</w:t>
      </w:r>
      <w:r w:rsidRPr="00085557">
        <w:rPr>
          <w:sz w:val="28"/>
          <w:szCs w:val="28"/>
        </w:rPr>
        <w:t> </w:t>
      </w:r>
      <w:proofErr w:type="spellStart"/>
      <w:r w:rsidRPr="00085557">
        <w:rPr>
          <w:sz w:val="28"/>
          <w:szCs w:val="28"/>
          <w:lang w:val="uk-UA"/>
        </w:rPr>
        <w:t>на</w:t>
      </w:r>
      <w:r w:rsidRPr="00085557">
        <w:rPr>
          <w:color w:val="FFFFFF" w:themeColor="background1"/>
          <w:sz w:val="28"/>
          <w:szCs w:val="28"/>
          <w:lang w:val="uk-UA"/>
        </w:rPr>
        <w:t>оо</w:t>
      </w:r>
      <w:r w:rsidRPr="00085557">
        <w:rPr>
          <w:sz w:val="28"/>
          <w:szCs w:val="28"/>
          <w:lang w:val="uk-UA"/>
        </w:rPr>
        <w:t>території</w:t>
      </w:r>
      <w:r w:rsidRPr="00085557">
        <w:rPr>
          <w:color w:val="FFFFFF" w:themeColor="background1"/>
          <w:sz w:val="28"/>
          <w:szCs w:val="28"/>
          <w:lang w:val="uk-UA"/>
        </w:rPr>
        <w:t>оо</w:t>
      </w:r>
      <w:r w:rsidRPr="00085557">
        <w:rPr>
          <w:sz w:val="28"/>
          <w:szCs w:val="28"/>
          <w:lang w:val="uk-UA"/>
        </w:rPr>
        <w:t>Малинської</w:t>
      </w:r>
      <w:r w:rsidRPr="00085557">
        <w:rPr>
          <w:color w:val="FFFFFF" w:themeColor="background1"/>
          <w:sz w:val="28"/>
          <w:szCs w:val="28"/>
          <w:lang w:val="uk-UA"/>
        </w:rPr>
        <w:t>лл</w:t>
      </w:r>
      <w:r w:rsidRPr="00085557">
        <w:rPr>
          <w:sz w:val="28"/>
          <w:szCs w:val="28"/>
          <w:lang w:val="uk-UA"/>
        </w:rPr>
        <w:t>міської</w:t>
      </w:r>
      <w:proofErr w:type="spellEnd"/>
      <w:r w:rsidRPr="00085557">
        <w:rPr>
          <w:sz w:val="28"/>
          <w:szCs w:val="28"/>
        </w:rPr>
        <w:t> </w:t>
      </w:r>
      <w:r w:rsidRPr="00085557">
        <w:rPr>
          <w:sz w:val="28"/>
          <w:szCs w:val="28"/>
          <w:lang w:val="uk-UA"/>
        </w:rPr>
        <w:t>територіальної</w:t>
      </w:r>
      <w:r w:rsidRPr="00085557">
        <w:rPr>
          <w:sz w:val="28"/>
          <w:szCs w:val="28"/>
        </w:rPr>
        <w:t> </w:t>
      </w:r>
      <w:r w:rsidRPr="00085557">
        <w:rPr>
          <w:sz w:val="28"/>
          <w:szCs w:val="28"/>
          <w:lang w:val="uk-UA"/>
        </w:rPr>
        <w:t xml:space="preserve"> громади на 2024-2026 роки в новій редакції </w:t>
      </w:r>
      <w:r w:rsidRPr="00085557">
        <w:rPr>
          <w:sz w:val="28"/>
          <w:szCs w:val="28"/>
        </w:rPr>
        <w:t> </w:t>
      </w:r>
      <w:r w:rsidRPr="00085557">
        <w:rPr>
          <w:sz w:val="28"/>
          <w:szCs w:val="28"/>
          <w:lang w:val="uk-UA"/>
        </w:rPr>
        <w:t>(додається).</w:t>
      </w:r>
    </w:p>
    <w:p w14:paraId="664FEE5D" w14:textId="4A318F62" w:rsidR="004B1677" w:rsidRPr="004B1677" w:rsidRDefault="004B1677" w:rsidP="004B1677">
      <w:pPr>
        <w:pStyle w:val="aa"/>
        <w:numPr>
          <w:ilvl w:val="0"/>
          <w:numId w:val="9"/>
        </w:numPr>
        <w:tabs>
          <w:tab w:val="left" w:pos="2985"/>
        </w:tabs>
        <w:jc w:val="both"/>
        <w:rPr>
          <w:sz w:val="28"/>
          <w:szCs w:val="28"/>
          <w:lang w:val="uk-UA"/>
        </w:rPr>
      </w:pPr>
      <w:r w:rsidRPr="004B1677">
        <w:rPr>
          <w:sz w:val="28"/>
          <w:szCs w:val="28"/>
          <w:lang w:val="uk-UA"/>
        </w:rPr>
        <w:t xml:space="preserve">Фінансовому управлінню виконавчого комітету Малинської міської ради передбачати фінансування витрат, пов’язаних з реалізацією </w:t>
      </w:r>
      <w:proofErr w:type="spellStart"/>
      <w:r w:rsidRPr="004B1677">
        <w:rPr>
          <w:sz w:val="28"/>
          <w:szCs w:val="28"/>
        </w:rPr>
        <w:t>Програм</w:t>
      </w:r>
      <w:proofErr w:type="spellEnd"/>
      <w:r w:rsidRPr="004B1677">
        <w:rPr>
          <w:sz w:val="28"/>
          <w:szCs w:val="28"/>
          <w:lang w:val="uk-UA"/>
        </w:rPr>
        <w:t xml:space="preserve">и забезпечення проведення </w:t>
      </w:r>
      <w:proofErr w:type="spellStart"/>
      <w:r w:rsidRPr="004B1677">
        <w:rPr>
          <w:sz w:val="28"/>
          <w:szCs w:val="28"/>
        </w:rPr>
        <w:t>протиепізоотичних</w:t>
      </w:r>
      <w:proofErr w:type="spellEnd"/>
      <w:r w:rsidRPr="004B1677">
        <w:rPr>
          <w:sz w:val="28"/>
          <w:szCs w:val="28"/>
          <w:lang w:val="uk-UA"/>
        </w:rPr>
        <w:t xml:space="preserve"> </w:t>
      </w:r>
      <w:proofErr w:type="spellStart"/>
      <w:r w:rsidRPr="004B1677">
        <w:rPr>
          <w:sz w:val="28"/>
          <w:szCs w:val="28"/>
        </w:rPr>
        <w:t>заходів</w:t>
      </w:r>
      <w:proofErr w:type="spellEnd"/>
      <w:r w:rsidRPr="004B1677">
        <w:rPr>
          <w:sz w:val="28"/>
          <w:szCs w:val="28"/>
          <w:lang w:val="uk-UA"/>
        </w:rPr>
        <w:t xml:space="preserve"> </w:t>
      </w:r>
      <w:r w:rsidRPr="004B1677">
        <w:rPr>
          <w:sz w:val="28"/>
          <w:szCs w:val="28"/>
        </w:rPr>
        <w:t xml:space="preserve">на </w:t>
      </w:r>
      <w:proofErr w:type="spellStart"/>
      <w:r w:rsidRPr="004B1677">
        <w:rPr>
          <w:sz w:val="28"/>
          <w:szCs w:val="28"/>
        </w:rPr>
        <w:t>території</w:t>
      </w:r>
      <w:proofErr w:type="spellEnd"/>
      <w:r w:rsidRPr="004B1677">
        <w:rPr>
          <w:sz w:val="28"/>
          <w:szCs w:val="28"/>
        </w:rPr>
        <w:t xml:space="preserve"> </w:t>
      </w:r>
      <w:proofErr w:type="spellStart"/>
      <w:r w:rsidRPr="004B1677">
        <w:rPr>
          <w:sz w:val="28"/>
          <w:szCs w:val="28"/>
        </w:rPr>
        <w:t>Малинської</w:t>
      </w:r>
      <w:proofErr w:type="spellEnd"/>
      <w:r w:rsidRPr="004B1677">
        <w:rPr>
          <w:sz w:val="28"/>
          <w:szCs w:val="28"/>
        </w:rPr>
        <w:t xml:space="preserve"> </w:t>
      </w:r>
      <w:proofErr w:type="spellStart"/>
      <w:r w:rsidRPr="004B1677">
        <w:rPr>
          <w:sz w:val="28"/>
          <w:szCs w:val="28"/>
        </w:rPr>
        <w:t>міської</w:t>
      </w:r>
      <w:proofErr w:type="spellEnd"/>
      <w:r w:rsidRPr="004B1677">
        <w:rPr>
          <w:sz w:val="28"/>
          <w:szCs w:val="28"/>
          <w:lang w:val="uk-UA"/>
        </w:rPr>
        <w:t xml:space="preserve"> </w:t>
      </w:r>
      <w:proofErr w:type="spellStart"/>
      <w:r w:rsidRPr="004B1677">
        <w:rPr>
          <w:sz w:val="28"/>
          <w:szCs w:val="28"/>
        </w:rPr>
        <w:t>територіальної</w:t>
      </w:r>
      <w:proofErr w:type="spellEnd"/>
      <w:r w:rsidRPr="004B1677">
        <w:rPr>
          <w:sz w:val="28"/>
          <w:szCs w:val="28"/>
          <w:lang w:val="uk-UA"/>
        </w:rPr>
        <w:t xml:space="preserve"> </w:t>
      </w:r>
      <w:proofErr w:type="spellStart"/>
      <w:r w:rsidRPr="004B1677">
        <w:rPr>
          <w:sz w:val="28"/>
          <w:szCs w:val="28"/>
        </w:rPr>
        <w:t>громади</w:t>
      </w:r>
      <w:proofErr w:type="spellEnd"/>
      <w:r w:rsidRPr="004B1677">
        <w:rPr>
          <w:sz w:val="28"/>
          <w:szCs w:val="28"/>
        </w:rPr>
        <w:t xml:space="preserve"> на 202</w:t>
      </w:r>
      <w:r w:rsidRPr="004B1677">
        <w:rPr>
          <w:sz w:val="28"/>
          <w:szCs w:val="28"/>
          <w:lang w:val="uk-UA"/>
        </w:rPr>
        <w:t>4</w:t>
      </w:r>
      <w:r w:rsidRPr="004B1677">
        <w:rPr>
          <w:sz w:val="28"/>
          <w:szCs w:val="28"/>
        </w:rPr>
        <w:t>-202</w:t>
      </w:r>
      <w:r w:rsidRPr="004B1677">
        <w:rPr>
          <w:sz w:val="28"/>
          <w:szCs w:val="28"/>
          <w:lang w:val="uk-UA"/>
        </w:rPr>
        <w:t>6</w:t>
      </w:r>
      <w:r w:rsidRPr="004B1677">
        <w:rPr>
          <w:sz w:val="28"/>
          <w:szCs w:val="28"/>
        </w:rPr>
        <w:t xml:space="preserve"> роки</w:t>
      </w:r>
      <w:r w:rsidR="002C574D">
        <w:rPr>
          <w:sz w:val="28"/>
          <w:szCs w:val="28"/>
          <w:lang w:val="uk-UA"/>
        </w:rPr>
        <w:t xml:space="preserve"> в новій редакції</w:t>
      </w:r>
      <w:r w:rsidRPr="004B1677">
        <w:rPr>
          <w:sz w:val="28"/>
          <w:szCs w:val="28"/>
          <w:lang w:val="uk-UA"/>
        </w:rPr>
        <w:t>.</w:t>
      </w:r>
    </w:p>
    <w:p w14:paraId="31C5F17C" w14:textId="39416092" w:rsidR="00602385" w:rsidRPr="002C574D" w:rsidRDefault="00C137F9" w:rsidP="002C574D">
      <w:pPr>
        <w:pStyle w:val="aa"/>
        <w:widowControl w:val="0"/>
        <w:numPr>
          <w:ilvl w:val="0"/>
          <w:numId w:val="9"/>
        </w:numPr>
        <w:jc w:val="both"/>
        <w:rPr>
          <w:lang w:val="uk-UA"/>
        </w:rPr>
      </w:pPr>
      <w:r>
        <w:t xml:space="preserve"> </w:t>
      </w:r>
      <w:r w:rsidR="00602385" w:rsidRPr="004B1677">
        <w:rPr>
          <w:sz w:val="28"/>
          <w:szCs w:val="28"/>
          <w:lang w:val="uk-UA"/>
        </w:rPr>
        <w:t xml:space="preserve">Визнати таким, що втратило чинність, </w:t>
      </w:r>
      <w:r w:rsidR="00204C84" w:rsidRPr="004B1677">
        <w:rPr>
          <w:sz w:val="28"/>
          <w:szCs w:val="28"/>
          <w:lang w:val="uk-UA"/>
        </w:rPr>
        <w:t>рішення міської ради від</w:t>
      </w:r>
      <w:r w:rsidR="00E473B3" w:rsidRPr="004B1677">
        <w:rPr>
          <w:sz w:val="28"/>
          <w:szCs w:val="28"/>
          <w:lang w:val="uk-UA"/>
        </w:rPr>
        <w:t xml:space="preserve"> 18</w:t>
      </w:r>
      <w:r w:rsidR="00A04332" w:rsidRPr="004B1677">
        <w:rPr>
          <w:sz w:val="28"/>
          <w:szCs w:val="28"/>
          <w:lang w:val="uk-UA"/>
        </w:rPr>
        <w:t xml:space="preserve"> червня 2024 року</w:t>
      </w:r>
      <w:r w:rsidR="00204C84" w:rsidRPr="004B1677">
        <w:rPr>
          <w:sz w:val="28"/>
          <w:szCs w:val="28"/>
          <w:lang w:val="uk-UA"/>
        </w:rPr>
        <w:t xml:space="preserve"> №</w:t>
      </w:r>
      <w:r w:rsidR="00A04332" w:rsidRPr="004B1677">
        <w:rPr>
          <w:sz w:val="28"/>
          <w:szCs w:val="28"/>
          <w:lang w:val="uk-UA"/>
        </w:rPr>
        <w:t xml:space="preserve">1262 </w:t>
      </w:r>
      <w:r w:rsidR="00204C84" w:rsidRPr="004B1677">
        <w:rPr>
          <w:sz w:val="28"/>
          <w:szCs w:val="28"/>
          <w:lang w:val="uk-UA"/>
        </w:rPr>
        <w:t>«</w:t>
      </w:r>
      <w:r w:rsidR="00185DB1" w:rsidRPr="004B1677">
        <w:rPr>
          <w:sz w:val="28"/>
          <w:szCs w:val="28"/>
          <w:lang w:val="uk-UA"/>
        </w:rPr>
        <w:t xml:space="preserve">Про затвердження Програми проведення протиепізоотичних заходів на території Малинської </w:t>
      </w:r>
      <w:r w:rsidR="00602B9F" w:rsidRPr="004B1677">
        <w:rPr>
          <w:sz w:val="28"/>
          <w:szCs w:val="28"/>
          <w:lang w:val="uk-UA"/>
        </w:rPr>
        <w:t>міської територіальної громади на 2024-2026 роки</w:t>
      </w:r>
      <w:r w:rsidR="00204C84" w:rsidRPr="004B1677">
        <w:rPr>
          <w:sz w:val="28"/>
          <w:szCs w:val="28"/>
          <w:lang w:val="uk-UA"/>
        </w:rPr>
        <w:t>»</w:t>
      </w:r>
      <w:r w:rsidR="002C574D">
        <w:rPr>
          <w:sz w:val="28"/>
          <w:szCs w:val="28"/>
          <w:lang w:val="uk-UA"/>
        </w:rPr>
        <w:t>.</w:t>
      </w:r>
    </w:p>
    <w:p w14:paraId="78AD5875" w14:textId="3F8399CF" w:rsidR="007E4CCA" w:rsidRPr="001666B8" w:rsidRDefault="00C137F9" w:rsidP="001666B8">
      <w:pPr>
        <w:pStyle w:val="aa"/>
        <w:widowControl w:val="0"/>
        <w:numPr>
          <w:ilvl w:val="0"/>
          <w:numId w:val="9"/>
        </w:numPr>
        <w:jc w:val="both"/>
        <w:rPr>
          <w:sz w:val="28"/>
          <w:szCs w:val="28"/>
          <w:lang w:val="uk-UA"/>
        </w:rPr>
      </w:pPr>
      <w:r w:rsidRPr="001666B8">
        <w:rPr>
          <w:sz w:val="28"/>
          <w:lang w:val="uk-UA"/>
        </w:rPr>
        <w:t xml:space="preserve">Контроль за виконанням даного рішення покласти на комісію </w:t>
      </w:r>
      <w:r w:rsidR="00AA6F78" w:rsidRPr="001666B8">
        <w:rPr>
          <w:sz w:val="28"/>
          <w:szCs w:val="28"/>
          <w:lang w:val="uk-UA"/>
        </w:rPr>
        <w:t xml:space="preserve">з гуманітарних </w:t>
      </w:r>
      <w:r w:rsidR="003C5169" w:rsidRPr="001666B8">
        <w:rPr>
          <w:sz w:val="28"/>
          <w:szCs w:val="28"/>
          <w:lang w:val="uk-UA"/>
        </w:rPr>
        <w:t xml:space="preserve">  </w:t>
      </w:r>
      <w:r w:rsidR="00AA6F78" w:rsidRPr="001666B8">
        <w:rPr>
          <w:sz w:val="28"/>
          <w:szCs w:val="28"/>
          <w:lang w:val="uk-UA"/>
        </w:rPr>
        <w:t>питань.</w:t>
      </w:r>
    </w:p>
    <w:p w14:paraId="0A281A3F" w14:textId="77777777" w:rsidR="001666B8" w:rsidRPr="001666B8" w:rsidRDefault="001666B8" w:rsidP="001666B8">
      <w:pPr>
        <w:pStyle w:val="aa"/>
        <w:widowControl w:val="0"/>
        <w:ind w:left="432"/>
        <w:jc w:val="both"/>
        <w:rPr>
          <w:sz w:val="28"/>
          <w:szCs w:val="28"/>
          <w:lang w:val="uk-UA"/>
        </w:rPr>
      </w:pPr>
    </w:p>
    <w:p w14:paraId="2D276968" w14:textId="77777777" w:rsidR="005F52A3" w:rsidRDefault="005F52A3" w:rsidP="0096178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 xml:space="preserve">Міський  голова                                                  </w:t>
      </w:r>
      <w:r w:rsidR="00F53108">
        <w:rPr>
          <w:sz w:val="28"/>
          <w:szCs w:val="28"/>
          <w:lang w:val="uk-UA"/>
        </w:rPr>
        <w:t xml:space="preserve"> </w:t>
      </w:r>
      <w:r w:rsidRPr="000A5675">
        <w:rPr>
          <w:sz w:val="28"/>
          <w:szCs w:val="28"/>
          <w:lang w:val="uk-UA"/>
        </w:rPr>
        <w:t xml:space="preserve">                Олександр СИТАЙЛО</w:t>
      </w:r>
    </w:p>
    <w:p w14:paraId="0C5E97FF" w14:textId="77777777" w:rsidR="001C49CC" w:rsidRPr="001C49CC" w:rsidRDefault="001C49CC" w:rsidP="001C49CC">
      <w:pPr>
        <w:jc w:val="both"/>
        <w:rPr>
          <w:sz w:val="18"/>
          <w:szCs w:val="18"/>
          <w:lang w:val="uk-UA"/>
        </w:rPr>
      </w:pPr>
    </w:p>
    <w:p w14:paraId="3E1791B6" w14:textId="616E2F2E" w:rsidR="00D037A8" w:rsidRDefault="00951EAF" w:rsidP="001C49C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 Павло ІВАНЕНКО</w:t>
      </w:r>
    </w:p>
    <w:p w14:paraId="411539E3" w14:textId="77777777" w:rsidR="001C49CC" w:rsidRDefault="001C49CC" w:rsidP="001C49CC">
      <w:pPr>
        <w:rPr>
          <w:sz w:val="20"/>
          <w:szCs w:val="20"/>
          <w:lang w:val="uk-UA"/>
        </w:rPr>
      </w:pPr>
      <w:r w:rsidRPr="001C49CC">
        <w:rPr>
          <w:sz w:val="20"/>
          <w:szCs w:val="20"/>
          <w:lang w:val="uk-UA"/>
        </w:rPr>
        <w:t>___________ Віктор ГВОЗДЕЦЬКИЙ</w:t>
      </w:r>
    </w:p>
    <w:p w14:paraId="665A842B" w14:textId="77777777" w:rsidR="00F65B4E" w:rsidRDefault="00F65B4E" w:rsidP="001C49CC">
      <w:pPr>
        <w:rPr>
          <w:sz w:val="20"/>
          <w:szCs w:val="20"/>
          <w:lang w:val="uk-UA"/>
        </w:rPr>
      </w:pPr>
      <w:r w:rsidRPr="00F65B4E">
        <w:rPr>
          <w:sz w:val="20"/>
          <w:szCs w:val="20"/>
          <w:lang w:val="uk-UA"/>
        </w:rPr>
        <w:t>___________ Тетяна БОРИСЕНКО</w:t>
      </w:r>
      <w:r>
        <w:rPr>
          <w:sz w:val="20"/>
          <w:szCs w:val="20"/>
          <w:lang w:val="uk-UA"/>
        </w:rPr>
        <w:t xml:space="preserve"> </w:t>
      </w:r>
    </w:p>
    <w:p w14:paraId="648F85EA" w14:textId="3E2A072D" w:rsidR="00951EAF" w:rsidRPr="001C49CC" w:rsidRDefault="00951EAF" w:rsidP="001C49CC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 Анна</w:t>
      </w:r>
      <w:r w:rsidR="00F77333">
        <w:rPr>
          <w:sz w:val="20"/>
          <w:szCs w:val="20"/>
          <w:lang w:val="uk-UA"/>
        </w:rPr>
        <w:t xml:space="preserve"> ДЕНЯЧЕНКО</w:t>
      </w:r>
    </w:p>
    <w:p w14:paraId="1019C32B" w14:textId="6B484259" w:rsidR="009D1ECE" w:rsidRDefault="001C49CC" w:rsidP="004453E7">
      <w:pPr>
        <w:rPr>
          <w:lang w:val="uk-UA" w:eastAsia="uk-UA"/>
        </w:rPr>
      </w:pPr>
      <w:r w:rsidRPr="001C49CC">
        <w:rPr>
          <w:sz w:val="20"/>
          <w:szCs w:val="20"/>
          <w:lang w:val="uk-UA"/>
        </w:rPr>
        <w:t>___________ Олександр ПАРШАКОВ</w:t>
      </w:r>
    </w:p>
    <w:sectPr w:rsidR="009D1ECE" w:rsidSect="001666B8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8F7"/>
    <w:multiLevelType w:val="hybridMultilevel"/>
    <w:tmpl w:val="B1908164"/>
    <w:lvl w:ilvl="0" w:tplc="FF24A9EE">
      <w:start w:val="1"/>
      <w:numFmt w:val="decimal"/>
      <w:lvlText w:val="%1."/>
      <w:lvlJc w:val="left"/>
      <w:pPr>
        <w:ind w:left="432" w:hanging="360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152" w:hanging="360"/>
      </w:pPr>
    </w:lvl>
    <w:lvl w:ilvl="2" w:tplc="2000001B" w:tentative="1">
      <w:start w:val="1"/>
      <w:numFmt w:val="lowerRoman"/>
      <w:lvlText w:val="%3."/>
      <w:lvlJc w:val="right"/>
      <w:pPr>
        <w:ind w:left="1872" w:hanging="180"/>
      </w:pPr>
    </w:lvl>
    <w:lvl w:ilvl="3" w:tplc="2000000F" w:tentative="1">
      <w:start w:val="1"/>
      <w:numFmt w:val="decimal"/>
      <w:lvlText w:val="%4."/>
      <w:lvlJc w:val="left"/>
      <w:pPr>
        <w:ind w:left="2592" w:hanging="360"/>
      </w:pPr>
    </w:lvl>
    <w:lvl w:ilvl="4" w:tplc="20000019" w:tentative="1">
      <w:start w:val="1"/>
      <w:numFmt w:val="lowerLetter"/>
      <w:lvlText w:val="%5."/>
      <w:lvlJc w:val="left"/>
      <w:pPr>
        <w:ind w:left="3312" w:hanging="360"/>
      </w:pPr>
    </w:lvl>
    <w:lvl w:ilvl="5" w:tplc="2000001B" w:tentative="1">
      <w:start w:val="1"/>
      <w:numFmt w:val="lowerRoman"/>
      <w:lvlText w:val="%6."/>
      <w:lvlJc w:val="right"/>
      <w:pPr>
        <w:ind w:left="4032" w:hanging="180"/>
      </w:pPr>
    </w:lvl>
    <w:lvl w:ilvl="6" w:tplc="2000000F" w:tentative="1">
      <w:start w:val="1"/>
      <w:numFmt w:val="decimal"/>
      <w:lvlText w:val="%7."/>
      <w:lvlJc w:val="left"/>
      <w:pPr>
        <w:ind w:left="4752" w:hanging="360"/>
      </w:pPr>
    </w:lvl>
    <w:lvl w:ilvl="7" w:tplc="20000019" w:tentative="1">
      <w:start w:val="1"/>
      <w:numFmt w:val="lowerLetter"/>
      <w:lvlText w:val="%8."/>
      <w:lvlJc w:val="left"/>
      <w:pPr>
        <w:ind w:left="5472" w:hanging="360"/>
      </w:pPr>
    </w:lvl>
    <w:lvl w:ilvl="8" w:tplc="2000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D14819"/>
    <w:multiLevelType w:val="hybridMultilevel"/>
    <w:tmpl w:val="6C1E4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82"/>
    <w:rsid w:val="000229FE"/>
    <w:rsid w:val="000551DE"/>
    <w:rsid w:val="00085557"/>
    <w:rsid w:val="000A5675"/>
    <w:rsid w:val="000C5C0B"/>
    <w:rsid w:val="000D7C92"/>
    <w:rsid w:val="00106FF1"/>
    <w:rsid w:val="00116D45"/>
    <w:rsid w:val="00116EF3"/>
    <w:rsid w:val="00141C50"/>
    <w:rsid w:val="001561FA"/>
    <w:rsid w:val="001666B8"/>
    <w:rsid w:val="00185DB1"/>
    <w:rsid w:val="00192098"/>
    <w:rsid w:val="001C49CC"/>
    <w:rsid w:val="001E318E"/>
    <w:rsid w:val="00204C84"/>
    <w:rsid w:val="00205D57"/>
    <w:rsid w:val="0021315E"/>
    <w:rsid w:val="002406E9"/>
    <w:rsid w:val="002425F0"/>
    <w:rsid w:val="00246B01"/>
    <w:rsid w:val="002728E9"/>
    <w:rsid w:val="002865A5"/>
    <w:rsid w:val="00290F90"/>
    <w:rsid w:val="002C574D"/>
    <w:rsid w:val="002C6DC6"/>
    <w:rsid w:val="002F0A3E"/>
    <w:rsid w:val="00302384"/>
    <w:rsid w:val="003643CB"/>
    <w:rsid w:val="00372B51"/>
    <w:rsid w:val="003B4430"/>
    <w:rsid w:val="003B4B4C"/>
    <w:rsid w:val="003C5169"/>
    <w:rsid w:val="003F5862"/>
    <w:rsid w:val="00404F1C"/>
    <w:rsid w:val="00421228"/>
    <w:rsid w:val="004453E7"/>
    <w:rsid w:val="0044668D"/>
    <w:rsid w:val="0046554E"/>
    <w:rsid w:val="004960B3"/>
    <w:rsid w:val="0049696F"/>
    <w:rsid w:val="004A45FD"/>
    <w:rsid w:val="004B1677"/>
    <w:rsid w:val="004C7D43"/>
    <w:rsid w:val="004E5D8B"/>
    <w:rsid w:val="004F39D7"/>
    <w:rsid w:val="004F716C"/>
    <w:rsid w:val="00534249"/>
    <w:rsid w:val="00553255"/>
    <w:rsid w:val="00556D02"/>
    <w:rsid w:val="0056721A"/>
    <w:rsid w:val="005675D0"/>
    <w:rsid w:val="005A50E3"/>
    <w:rsid w:val="005B335C"/>
    <w:rsid w:val="005C2565"/>
    <w:rsid w:val="005D4DDC"/>
    <w:rsid w:val="005F52A3"/>
    <w:rsid w:val="00602385"/>
    <w:rsid w:val="00602586"/>
    <w:rsid w:val="006026E0"/>
    <w:rsid w:val="00602B9F"/>
    <w:rsid w:val="006F2CD1"/>
    <w:rsid w:val="00715601"/>
    <w:rsid w:val="00720BD0"/>
    <w:rsid w:val="00783B05"/>
    <w:rsid w:val="007A7369"/>
    <w:rsid w:val="007D5CE7"/>
    <w:rsid w:val="007E4CCA"/>
    <w:rsid w:val="0080568C"/>
    <w:rsid w:val="00813C95"/>
    <w:rsid w:val="00856829"/>
    <w:rsid w:val="00864D9E"/>
    <w:rsid w:val="008867C6"/>
    <w:rsid w:val="008A1BCB"/>
    <w:rsid w:val="008A601A"/>
    <w:rsid w:val="008A6690"/>
    <w:rsid w:val="008C1CED"/>
    <w:rsid w:val="008D1382"/>
    <w:rsid w:val="00904078"/>
    <w:rsid w:val="00943376"/>
    <w:rsid w:val="0095145E"/>
    <w:rsid w:val="00951EAF"/>
    <w:rsid w:val="00953F9B"/>
    <w:rsid w:val="00961780"/>
    <w:rsid w:val="009B2C45"/>
    <w:rsid w:val="009D1ECE"/>
    <w:rsid w:val="009E7622"/>
    <w:rsid w:val="00A04332"/>
    <w:rsid w:val="00A107B4"/>
    <w:rsid w:val="00A56A2A"/>
    <w:rsid w:val="00A9194F"/>
    <w:rsid w:val="00A934F4"/>
    <w:rsid w:val="00AA6F78"/>
    <w:rsid w:val="00AD4FB3"/>
    <w:rsid w:val="00AE447C"/>
    <w:rsid w:val="00B41584"/>
    <w:rsid w:val="00B501FF"/>
    <w:rsid w:val="00B629FC"/>
    <w:rsid w:val="00B67767"/>
    <w:rsid w:val="00B745DD"/>
    <w:rsid w:val="00BA7DD8"/>
    <w:rsid w:val="00C10976"/>
    <w:rsid w:val="00C137F9"/>
    <w:rsid w:val="00C14F61"/>
    <w:rsid w:val="00C30075"/>
    <w:rsid w:val="00C33A0D"/>
    <w:rsid w:val="00C40644"/>
    <w:rsid w:val="00C74437"/>
    <w:rsid w:val="00C759AF"/>
    <w:rsid w:val="00CA61F1"/>
    <w:rsid w:val="00CA6EFA"/>
    <w:rsid w:val="00D037A8"/>
    <w:rsid w:val="00D11EAF"/>
    <w:rsid w:val="00D27F9B"/>
    <w:rsid w:val="00D63260"/>
    <w:rsid w:val="00D717A9"/>
    <w:rsid w:val="00D932FA"/>
    <w:rsid w:val="00DA6963"/>
    <w:rsid w:val="00DB1FA6"/>
    <w:rsid w:val="00DE471A"/>
    <w:rsid w:val="00DE5670"/>
    <w:rsid w:val="00DF0954"/>
    <w:rsid w:val="00E176CE"/>
    <w:rsid w:val="00E23F03"/>
    <w:rsid w:val="00E327A6"/>
    <w:rsid w:val="00E473B3"/>
    <w:rsid w:val="00E850D1"/>
    <w:rsid w:val="00EA7FB8"/>
    <w:rsid w:val="00EB4FF1"/>
    <w:rsid w:val="00ED34A0"/>
    <w:rsid w:val="00ED5C2B"/>
    <w:rsid w:val="00ED6AF5"/>
    <w:rsid w:val="00F00268"/>
    <w:rsid w:val="00F43FCD"/>
    <w:rsid w:val="00F53108"/>
    <w:rsid w:val="00F6460D"/>
    <w:rsid w:val="00F65B4E"/>
    <w:rsid w:val="00F77333"/>
    <w:rsid w:val="00F83FD5"/>
    <w:rsid w:val="00FE583F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38EC1"/>
  <w15:docId w15:val="{DDF8A807-D4B1-4EDA-9B88-CAF7600F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paragraph" w:styleId="ab">
    <w:name w:val="caption"/>
    <w:basedOn w:val="a"/>
    <w:next w:val="a"/>
    <w:uiPriority w:val="35"/>
    <w:semiHidden/>
    <w:unhideWhenUsed/>
    <w:qFormat/>
    <w:rsid w:val="00A934F4"/>
    <w:pPr>
      <w:spacing w:after="200"/>
    </w:pPr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rsid w:val="00E85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4710,baiaagaaboqcaaadjbaaaawaeaaaaaaaaaaaaaaaaaaaaaaaaaaaaaaaaaaaaaaaaaaaaaaaaaaaaaaaaaaaaaaaaaaaaaaaaaaaaaaaaaaaaaaaaaaaaaaaaaaaaaaaaaaaaaaaaaaaaaaaaaaaaaaaaaaaaaaaaaaaaaaaaaaaaaaaaaaaaaaaaaaaaaaaaaaaaaaaaaaaaaaaaaaaaaaaaaaaaaaaaaaaaaaa"/>
    <w:basedOn w:val="a0"/>
    <w:rsid w:val="003B4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73034-2A12-4C17-A4F0-75F45C06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Admin</cp:lastModifiedBy>
  <cp:revision>2</cp:revision>
  <cp:lastPrinted>2026-01-27T13:25:00Z</cp:lastPrinted>
  <dcterms:created xsi:type="dcterms:W3CDTF">2026-02-05T12:40:00Z</dcterms:created>
  <dcterms:modified xsi:type="dcterms:W3CDTF">2026-02-05T12:40:00Z</dcterms:modified>
</cp:coreProperties>
</file>